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F2A1A" w14:textId="76C1824E" w:rsidR="004A2CA4" w:rsidRPr="00C7706B" w:rsidRDefault="009A4EE9" w:rsidP="004A2CA4">
      <w:pPr>
        <w:spacing w:before="120" w:after="120"/>
        <w:ind w:left="6237"/>
        <w:contextualSpacing/>
        <w:jc w:val="center"/>
        <w:rPr>
          <w:rFonts w:ascii="Times New Roman" w:hAnsi="Times New Roman"/>
          <w:sz w:val="20"/>
          <w:szCs w:val="18"/>
        </w:rPr>
      </w:pPr>
      <w:r>
        <w:rPr>
          <w:rFonts w:ascii="Times New Roman" w:hAnsi="Times New Roman" w:cs="Times New Roman"/>
          <w:sz w:val="20"/>
          <w:szCs w:val="18"/>
        </w:rPr>
        <w:t>Приложение № </w:t>
      </w:r>
      <w:r w:rsidR="00BD6DA8" w:rsidRPr="00BD6DA8">
        <w:rPr>
          <w:rFonts w:ascii="Times New Roman" w:hAnsi="Times New Roman" w:cs="Times New Roman"/>
          <w:sz w:val="20"/>
          <w:szCs w:val="18"/>
        </w:rPr>
        <w:t>4</w:t>
      </w:r>
      <w:r w:rsidR="00CF2598" w:rsidRPr="00CD72FE">
        <w:rPr>
          <w:rFonts w:ascii="Times New Roman" w:hAnsi="Times New Roman" w:cs="Times New Roman"/>
          <w:sz w:val="20"/>
          <w:szCs w:val="18"/>
        </w:rPr>
        <w:t xml:space="preserve"> </w:t>
      </w:r>
      <w:r w:rsidR="00CF2598" w:rsidRPr="00CD72FE">
        <w:rPr>
          <w:rFonts w:ascii="Times New Roman" w:hAnsi="Times New Roman" w:cs="Times New Roman"/>
          <w:sz w:val="20"/>
          <w:szCs w:val="18"/>
        </w:rPr>
        <w:br/>
        <w:t>к Техническому заданию</w:t>
      </w:r>
      <w:r w:rsidR="00CF2598" w:rsidRPr="00CD72FE">
        <w:rPr>
          <w:rFonts w:ascii="Times New Roman" w:hAnsi="Times New Roman" w:cs="Times New Roman"/>
          <w:sz w:val="20"/>
          <w:szCs w:val="18"/>
        </w:rPr>
        <w:br/>
      </w:r>
      <w:r w:rsidR="004A2CA4" w:rsidRPr="00C7706B">
        <w:rPr>
          <w:rFonts w:ascii="Times New Roman" w:hAnsi="Times New Roman"/>
          <w:sz w:val="20"/>
          <w:szCs w:val="18"/>
        </w:rPr>
        <w:t xml:space="preserve"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(за исключением Республики </w:t>
      </w:r>
      <w:r w:rsidR="004A2CA4">
        <w:rPr>
          <w:rFonts w:ascii="Times New Roman" w:hAnsi="Times New Roman"/>
          <w:sz w:val="20"/>
          <w:szCs w:val="18"/>
        </w:rPr>
        <w:t>К</w:t>
      </w:r>
      <w:r w:rsidR="004A2CA4" w:rsidRPr="00C7706B">
        <w:rPr>
          <w:rFonts w:ascii="Times New Roman" w:hAnsi="Times New Roman"/>
          <w:sz w:val="20"/>
          <w:szCs w:val="18"/>
        </w:rPr>
        <w:t>рым 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</w:p>
    <w:p w14:paraId="277FF314" w14:textId="4E3EC242" w:rsidR="00DC0575" w:rsidRPr="00DC0575" w:rsidRDefault="00DC0575" w:rsidP="002317F7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58D46CA9" w14:textId="68372B2B" w:rsidR="00CF2598" w:rsidRPr="00CD72FE" w:rsidRDefault="00CF2598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6859652F" w14:textId="77777777" w:rsidR="00CF2598" w:rsidRPr="00827921" w:rsidRDefault="00CF2598" w:rsidP="00CF2598">
      <w:pPr>
        <w:pStyle w:val="a3"/>
        <w:tabs>
          <w:tab w:val="left" w:pos="1276"/>
        </w:tabs>
        <w:spacing w:before="120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hAnsi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65039" wp14:editId="64806436">
                <wp:simplePos x="0" y="0"/>
                <wp:positionH relativeFrom="margin">
                  <wp:align>right</wp:align>
                </wp:positionH>
                <wp:positionV relativeFrom="paragraph">
                  <wp:posOffset>322552</wp:posOffset>
                </wp:positionV>
                <wp:extent cx="4474845" cy="1280795"/>
                <wp:effectExtent l="0" t="0" r="0" b="0"/>
                <wp:wrapNone/>
                <wp:docPr id="4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4845" cy="1280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1="http://schemas.microsoft.com/office/drawing/2015/9/8/chart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14CBA" w14:textId="1B64AC1E" w:rsidR="00CF2598" w:rsidRPr="003D0417" w:rsidRDefault="00CF2598" w:rsidP="00CF259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Утверждаю</w:t>
                            </w:r>
                            <w:r w:rsidRPr="00215B0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215B05">
                              <w:rPr>
                                <w:sz w:val="24"/>
                                <w:szCs w:val="24"/>
                              </w:rPr>
                              <w:t>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     ____________</w:t>
                            </w:r>
                            <w:r w:rsidRPr="00215B05">
                              <w:rPr>
                                <w:sz w:val="24"/>
                                <w:szCs w:val="24"/>
                              </w:rPr>
                              <w:t xml:space="preserve">__ </w:t>
                            </w:r>
                            <w:r w:rsidR="003D52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ФИО</w:t>
                            </w:r>
                          </w:p>
                          <w:p w14:paraId="5D393EA1" w14:textId="77777777" w:rsidR="00CF2598" w:rsidRPr="00215B05" w:rsidRDefault="00CF2598" w:rsidP="00CF259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215B05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 xml:space="preserve">       Должность</w:t>
                            </w:r>
                            <w:r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 xml:space="preserve"> руководителя</w:t>
                            </w:r>
                            <w:r w:rsidRPr="00215B05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 xml:space="preserve"> уполномоченного         Подпись</w:t>
                            </w:r>
                          </w:p>
                          <w:p w14:paraId="78249621" w14:textId="7041ED4B" w:rsidR="00CF2598" w:rsidRPr="00215B05" w:rsidRDefault="00CF2598" w:rsidP="00CF259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 xml:space="preserve">          </w:t>
                            </w:r>
                            <w:r w:rsidRPr="00215B05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 xml:space="preserve">лица </w:t>
                            </w:r>
                            <w:r w:rsidR="003D5821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Заказчика</w:t>
                            </w:r>
                          </w:p>
                          <w:p w14:paraId="2EA0628E" w14:textId="77777777" w:rsidR="00CF2598" w:rsidRPr="0082277D" w:rsidRDefault="00CF2598" w:rsidP="00CF25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15B0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«___» _______________ 20</w:t>
                            </w:r>
                            <w:r w:rsidR="000B7E4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</w:t>
                            </w:r>
                            <w:r w:rsidRPr="00215B0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г.</w:t>
                            </w:r>
                          </w:p>
                          <w:p w14:paraId="59F1B115" w14:textId="77777777" w:rsidR="00CF2598" w:rsidRPr="00215B05" w:rsidRDefault="00CF2598" w:rsidP="00CF259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046503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01.15pt;margin-top:25.4pt;width:352.35pt;height:10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" filled="f" stroked="f">
                <v:textbox>
                  <w:txbxContent>
                    <w:p w14:paraId="2C914CBA" w14:textId="1B64AC1E" w:rsidR="00CF2598" w:rsidRPr="003D0417" w:rsidRDefault="00CF2598" w:rsidP="00CF2598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Утверждаю</w:t>
                      </w:r>
                      <w:r w:rsidRPr="00215B05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</w:r>
                      <w:r w:rsidRPr="00215B05">
                        <w:rPr>
                          <w:sz w:val="24"/>
                          <w:szCs w:val="24"/>
                        </w:rPr>
                        <w:t>_____________</w:t>
                      </w:r>
                      <w:r>
                        <w:rPr>
                          <w:sz w:val="24"/>
                          <w:szCs w:val="24"/>
                        </w:rPr>
                        <w:t>_____     ____________</w:t>
                      </w:r>
                      <w:r w:rsidRPr="00215B05">
                        <w:rPr>
                          <w:sz w:val="24"/>
                          <w:szCs w:val="24"/>
                        </w:rPr>
                        <w:t xml:space="preserve">__ </w:t>
                      </w:r>
                      <w:r w:rsidR="003D52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ФИО</w:t>
                      </w:r>
                    </w:p>
                    <w:p w14:paraId="5D393EA1" w14:textId="77777777" w:rsidR="00CF2598" w:rsidRPr="00215B05" w:rsidRDefault="00CF2598" w:rsidP="00CF2598">
                      <w:pPr>
                        <w:spacing w:after="0" w:line="240" w:lineRule="auto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215B05">
                        <w:rPr>
                          <w:sz w:val="24"/>
                          <w:szCs w:val="24"/>
                          <w:vertAlign w:val="superscript"/>
                        </w:rPr>
                        <w:t xml:space="preserve">       Должность</w:t>
                      </w:r>
                      <w:r>
                        <w:rPr>
                          <w:sz w:val="24"/>
                          <w:szCs w:val="24"/>
                          <w:vertAlign w:val="superscript"/>
                        </w:rPr>
                        <w:t xml:space="preserve"> руководителя</w:t>
                      </w:r>
                      <w:r w:rsidRPr="00215B05">
                        <w:rPr>
                          <w:sz w:val="24"/>
                          <w:szCs w:val="24"/>
                          <w:vertAlign w:val="superscript"/>
                        </w:rPr>
                        <w:t xml:space="preserve"> уполномоченного         Подпись</w:t>
                      </w:r>
                    </w:p>
                    <w:p w14:paraId="78249621" w14:textId="7041ED4B" w:rsidR="00CF2598" w:rsidRPr="00215B05" w:rsidRDefault="00CF2598" w:rsidP="00CF2598">
                      <w:pPr>
                        <w:spacing w:after="0" w:line="240" w:lineRule="auto"/>
                        <w:rPr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sz w:val="24"/>
                          <w:szCs w:val="24"/>
                          <w:vertAlign w:val="superscript"/>
                        </w:rPr>
                        <w:t xml:space="preserve">          </w:t>
                      </w:r>
                      <w:r w:rsidRPr="00215B05">
                        <w:rPr>
                          <w:sz w:val="24"/>
                          <w:szCs w:val="24"/>
                          <w:vertAlign w:val="superscript"/>
                        </w:rPr>
                        <w:t xml:space="preserve">лица </w:t>
                      </w:r>
                      <w:r w:rsidR="003D5821">
                        <w:rPr>
                          <w:sz w:val="24"/>
                          <w:szCs w:val="24"/>
                          <w:vertAlign w:val="superscript"/>
                        </w:rPr>
                        <w:t>Заказчика</w:t>
                      </w:r>
                    </w:p>
                    <w:p w14:paraId="2EA0628E" w14:textId="77777777" w:rsidR="00CF2598" w:rsidRPr="0082277D" w:rsidRDefault="00CF2598" w:rsidP="00CF25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B0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«___» _______________ 20</w:t>
                      </w:r>
                      <w:r w:rsidR="000B7E4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</w:t>
                      </w:r>
                      <w:r w:rsidRPr="00215B0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г.</w:t>
                      </w:r>
                    </w:p>
                    <w:p w14:paraId="59F1B115" w14:textId="77777777" w:rsidR="00CF2598" w:rsidRPr="00215B05" w:rsidRDefault="00CF2598" w:rsidP="00CF259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EB77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Начало </w:t>
      </w:r>
      <w:r w:rsidRPr="008279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формы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</w:p>
    <w:p w14:paraId="488BBB74" w14:textId="77777777" w:rsidR="00CF2598" w:rsidRPr="00827921" w:rsidRDefault="00CF2598" w:rsidP="00CF2598">
      <w:pPr>
        <w:tabs>
          <w:tab w:val="num" w:pos="792"/>
          <w:tab w:val="left" w:pos="1276"/>
        </w:tabs>
        <w:spacing w:before="120" w:after="120" w:line="360" w:lineRule="auto"/>
        <w:contextualSpacing/>
        <w:jc w:val="both"/>
      </w:pPr>
    </w:p>
    <w:p w14:paraId="33A322E3" w14:textId="77777777" w:rsidR="00CF2598" w:rsidRPr="00827921" w:rsidRDefault="00CF2598" w:rsidP="00CF2598">
      <w:pPr>
        <w:spacing w:after="0" w:line="240" w:lineRule="auto"/>
        <w:jc w:val="center"/>
      </w:pPr>
    </w:p>
    <w:p w14:paraId="147E3ED3" w14:textId="77777777" w:rsidR="00CF2598" w:rsidRPr="00827921" w:rsidRDefault="00CF2598" w:rsidP="00CF2598">
      <w:pPr>
        <w:spacing w:after="0" w:line="240" w:lineRule="auto"/>
        <w:jc w:val="center"/>
      </w:pPr>
    </w:p>
    <w:p w14:paraId="4A3CEEC2" w14:textId="77777777" w:rsidR="00CF2598" w:rsidRPr="00827921" w:rsidRDefault="00CF2598" w:rsidP="00CF2598">
      <w:pPr>
        <w:spacing w:after="0" w:line="240" w:lineRule="auto"/>
        <w:jc w:val="center"/>
      </w:pPr>
    </w:p>
    <w:p w14:paraId="1EA0549B" w14:textId="77777777" w:rsidR="00CF2598" w:rsidRDefault="00CF2598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7DA86C5" w14:textId="25C86E67" w:rsidR="00FE4239" w:rsidRDefault="00FE4239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402689" w14:textId="7CE93D0E" w:rsidR="002317F7" w:rsidRDefault="002317F7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AD84763" w14:textId="77777777" w:rsidR="002317F7" w:rsidRDefault="002317F7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5541A14" w14:textId="777777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27921">
        <w:rPr>
          <w:rFonts w:ascii="Times New Roman" w:hAnsi="Times New Roman" w:cs="Times New Roman"/>
        </w:rPr>
        <w:t>План</w:t>
      </w:r>
    </w:p>
    <w:p w14:paraId="7679354C" w14:textId="77777777" w:rsidR="00CF2598" w:rsidRPr="00827921" w:rsidRDefault="00F55C85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организации Точек присоединения к ЕСПД</w:t>
      </w:r>
      <w:r w:rsidR="00CF2598" w:rsidRPr="00827921">
        <w:rPr>
          <w:rFonts w:ascii="Times New Roman" w:hAnsi="Times New Roman" w:cs="Times New Roman"/>
        </w:rPr>
        <w:t xml:space="preserve"> </w:t>
      </w:r>
    </w:p>
    <w:p w14:paraId="22FEA21E" w14:textId="777777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27921">
        <w:rPr>
          <w:rFonts w:ascii="Times New Roman" w:hAnsi="Times New Roman" w:cs="Times New Roman"/>
        </w:rPr>
        <w:t>в рамках исполнения государственного контракта ___________________________________</w:t>
      </w:r>
    </w:p>
    <w:p w14:paraId="1D9E15F8" w14:textId="77777777" w:rsidR="00CF2598" w:rsidRPr="00827921" w:rsidRDefault="00CF2598" w:rsidP="00CF2598">
      <w:pPr>
        <w:jc w:val="center"/>
      </w:pPr>
    </w:p>
    <w:tbl>
      <w:tblPr>
        <w:tblW w:w="12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1559"/>
        <w:gridCol w:w="1560"/>
        <w:gridCol w:w="974"/>
        <w:gridCol w:w="1152"/>
        <w:gridCol w:w="1417"/>
        <w:gridCol w:w="851"/>
        <w:gridCol w:w="850"/>
        <w:gridCol w:w="1276"/>
        <w:gridCol w:w="1170"/>
        <w:gridCol w:w="1282"/>
      </w:tblGrid>
      <w:tr w:rsidR="00F55C85" w:rsidRPr="00827921" w14:paraId="75452FE8" w14:textId="77777777" w:rsidTr="00F55C85">
        <w:trPr>
          <w:trHeight w:val="1710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4BD7FF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4E41642" w14:textId="77777777" w:rsidR="00F55C85" w:rsidRPr="00827921" w:rsidRDefault="00F55C85" w:rsidP="000D0998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Вид </w:t>
            </w: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36936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71C2B84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Тип населённого пункта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14:paraId="56255DE7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90518A" w14:textId="77777777" w:rsidR="00F55C85" w:rsidRPr="00827921" w:rsidRDefault="00F55C85" w:rsidP="00F5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Адрес  размещения (нахождения)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Точки присоединения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95072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Широта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4146DA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Долгота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47FC8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Пропускная способность развертываемого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ТПр</w:t>
            </w:r>
            <w:proofErr w:type="spellEnd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14:paraId="04B08185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ГГб</w:t>
            </w:r>
            <w:proofErr w:type="spellEnd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/с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658C0F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Дата планируемого развертывания (ДД.ММ.ГГГГ)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0CBACC88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F55C85" w:rsidRPr="00827921" w14:paraId="6678187F" w14:textId="77777777" w:rsidTr="00F55C85">
        <w:trPr>
          <w:trHeight w:val="76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A4BD872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BB842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6CA8871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72E12593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26B6007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C4FCE7A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B0E14F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8C05602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B0816B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F618E8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3CA6CFA1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850A524" w14:textId="77777777" w:rsidR="00CF2598" w:rsidRPr="00827921" w:rsidRDefault="00CF2598" w:rsidP="00CF2598"/>
    <w:p w14:paraId="38DC2A39" w14:textId="777777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/>
        </w:rPr>
      </w:pPr>
      <w:r w:rsidRPr="00827921">
        <w:rPr>
          <w:rFonts w:ascii="Times New Roman" w:hAnsi="Times New Roman"/>
        </w:rPr>
        <w:t>Должность уполномоченного лица Исполнителя</w:t>
      </w:r>
    </w:p>
    <w:p w14:paraId="714CA5DE" w14:textId="463873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/>
        </w:rPr>
      </w:pPr>
      <w:r w:rsidRPr="00827921">
        <w:rPr>
          <w:rFonts w:ascii="Times New Roman" w:hAnsi="Times New Roman"/>
        </w:rPr>
        <w:t xml:space="preserve">________________________________ </w:t>
      </w:r>
      <w:r w:rsidR="003D5256">
        <w:rPr>
          <w:rFonts w:ascii="Times New Roman" w:hAnsi="Times New Roman"/>
        </w:rPr>
        <w:t>ФИО</w:t>
      </w:r>
    </w:p>
    <w:p w14:paraId="24843BB2" w14:textId="77777777" w:rsidR="00CF2598" w:rsidRPr="00827921" w:rsidRDefault="00CF2598" w:rsidP="00CF2598">
      <w:pPr>
        <w:spacing w:after="0" w:line="240" w:lineRule="auto"/>
        <w:ind w:left="6237"/>
        <w:rPr>
          <w:rFonts w:ascii="Times New Roman" w:hAnsi="Times New Roman"/>
          <w:vertAlign w:val="superscript"/>
        </w:rPr>
      </w:pPr>
      <w:r w:rsidRPr="00827921">
        <w:rPr>
          <w:rFonts w:ascii="Times New Roman" w:hAnsi="Times New Roman"/>
          <w:vertAlign w:val="superscript"/>
        </w:rPr>
        <w:t>Подпись</w:t>
      </w:r>
    </w:p>
    <w:p w14:paraId="7FF2F3DA" w14:textId="77777777" w:rsidR="00CF2598" w:rsidRDefault="00CF2598" w:rsidP="00CF25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hAnsi="Times New Roman"/>
        </w:rPr>
        <w:t>«____» _____________________ 20</w:t>
      </w:r>
      <w:r w:rsidR="000B7E4F">
        <w:rPr>
          <w:rFonts w:ascii="Times New Roman" w:hAnsi="Times New Roman"/>
        </w:rPr>
        <w:t>__</w:t>
      </w:r>
      <w:r w:rsidRPr="00827921">
        <w:rPr>
          <w:rFonts w:ascii="Times New Roman" w:hAnsi="Times New Roman"/>
        </w:rPr>
        <w:t xml:space="preserve"> г.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097290" w14:textId="77777777" w:rsidR="00CF2598" w:rsidRDefault="00CF2598" w:rsidP="00F55C85">
      <w:pPr>
        <w:pStyle w:val="a3"/>
        <w:tabs>
          <w:tab w:val="left" w:pos="1276"/>
        </w:tabs>
        <w:spacing w:before="120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Pr="008279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F55C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tbl>
      <w:tblPr>
        <w:tblW w:w="4491" w:type="pct"/>
        <w:tblInd w:w="851" w:type="dxa"/>
        <w:tblLook w:val="0000" w:firstRow="0" w:lastRow="0" w:firstColumn="0" w:lastColumn="0" w:noHBand="0" w:noVBand="0"/>
      </w:tblPr>
      <w:tblGrid>
        <w:gridCol w:w="4655"/>
        <w:gridCol w:w="3709"/>
        <w:gridCol w:w="4723"/>
      </w:tblGrid>
      <w:tr w:rsidR="003D5821" w:rsidRPr="00495E0A" w14:paraId="69B4B35E" w14:textId="77777777" w:rsidTr="003D5821">
        <w:trPr>
          <w:trHeight w:val="1128"/>
        </w:trPr>
        <w:tc>
          <w:tcPr>
            <w:tcW w:w="4655" w:type="dxa"/>
            <w:shd w:val="clear" w:color="auto" w:fill="auto"/>
          </w:tcPr>
          <w:p w14:paraId="725D7F06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07DF0E42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13329DDF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76166329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6472C35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64814B2" w14:textId="77777777" w:rsidR="003D5821" w:rsidRPr="00495E0A" w:rsidRDefault="003D5821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lang w:eastAsia="ru-RU"/>
              </w:rPr>
              <w:t>________________ / Д.М. Ким /</w:t>
            </w:r>
          </w:p>
          <w:p w14:paraId="164E99A7" w14:textId="2FA43748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9" w:type="dxa"/>
            <w:shd w:val="clear" w:color="auto" w:fill="auto"/>
          </w:tcPr>
          <w:p w14:paraId="60695CDB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451C1872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0904DDFC" w14:textId="77777777" w:rsidR="00B17ADD" w:rsidRPr="00495E0A" w:rsidRDefault="00B17ADD" w:rsidP="00B17AD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1AC4C56C" w14:textId="77777777" w:rsidR="00B17ADD" w:rsidRPr="00495E0A" w:rsidRDefault="00B17ADD" w:rsidP="00B17AD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9D66E8B" w14:textId="77777777" w:rsidR="00B17ADD" w:rsidRPr="00495E0A" w:rsidRDefault="00B17ADD" w:rsidP="00B17AD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DDF3ED6" w14:textId="77777777" w:rsidR="00B17ADD" w:rsidRPr="00495E0A" w:rsidRDefault="00B17ADD" w:rsidP="00B17AD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lang w:eastAsia="ru-RU"/>
              </w:rPr>
              <w:t>___________________ /В.В. Ермаков/</w:t>
            </w:r>
          </w:p>
          <w:p w14:paraId="3C782F20" w14:textId="40D5544C" w:rsidR="003D5821" w:rsidRPr="00495E0A" w:rsidRDefault="003D5821" w:rsidP="00B17AD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3E70E02" w14:textId="77777777" w:rsidR="003D5821" w:rsidRPr="00495E0A" w:rsidRDefault="003D5821" w:rsidP="003D5821">
      <w:pPr>
        <w:tabs>
          <w:tab w:val="left" w:pos="1276"/>
        </w:tabs>
        <w:spacing w:before="120" w:after="120" w:line="36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3D5821" w:rsidRPr="00495E0A" w:rsidSect="00CF2598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95231" w14:textId="77777777" w:rsidR="00E74B5D" w:rsidRDefault="00E74B5D" w:rsidP="00905969">
      <w:pPr>
        <w:spacing w:after="0" w:line="240" w:lineRule="auto"/>
      </w:pPr>
      <w:r>
        <w:separator/>
      </w:r>
    </w:p>
  </w:endnote>
  <w:endnote w:type="continuationSeparator" w:id="0">
    <w:p w14:paraId="5A81B144" w14:textId="77777777" w:rsidR="00E74B5D" w:rsidRDefault="00E74B5D" w:rsidP="0090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3095644"/>
      <w:docPartObj>
        <w:docPartGallery w:val="Page Numbers (Bottom of Page)"/>
        <w:docPartUnique/>
      </w:docPartObj>
    </w:sdtPr>
    <w:sdtEndPr/>
    <w:sdtContent>
      <w:p w14:paraId="7EB13830" w14:textId="66D60959" w:rsidR="00905969" w:rsidRDefault="0090596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E0A">
          <w:rPr>
            <w:noProof/>
          </w:rPr>
          <w:t>1</w:t>
        </w:r>
        <w:r>
          <w:fldChar w:fldCharType="end"/>
        </w:r>
      </w:p>
    </w:sdtContent>
  </w:sdt>
  <w:p w14:paraId="7EDD2803" w14:textId="77777777" w:rsidR="00905969" w:rsidRDefault="009059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ABF68" w14:textId="77777777" w:rsidR="00E74B5D" w:rsidRDefault="00E74B5D" w:rsidP="00905969">
      <w:pPr>
        <w:spacing w:after="0" w:line="240" w:lineRule="auto"/>
      </w:pPr>
      <w:r>
        <w:separator/>
      </w:r>
    </w:p>
  </w:footnote>
  <w:footnote w:type="continuationSeparator" w:id="0">
    <w:p w14:paraId="00DFB7A5" w14:textId="77777777" w:rsidR="00E74B5D" w:rsidRDefault="00E74B5D" w:rsidP="00905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598"/>
    <w:rsid w:val="00021CC7"/>
    <w:rsid w:val="000B7E4F"/>
    <w:rsid w:val="00162F47"/>
    <w:rsid w:val="0017636E"/>
    <w:rsid w:val="00195F89"/>
    <w:rsid w:val="001E59B6"/>
    <w:rsid w:val="002277B9"/>
    <w:rsid w:val="002317F7"/>
    <w:rsid w:val="002A584F"/>
    <w:rsid w:val="00313367"/>
    <w:rsid w:val="003D5256"/>
    <w:rsid w:val="003D5821"/>
    <w:rsid w:val="00481BFE"/>
    <w:rsid w:val="00490FBC"/>
    <w:rsid w:val="00495538"/>
    <w:rsid w:val="00495E0A"/>
    <w:rsid w:val="004A2CA4"/>
    <w:rsid w:val="004B3EF1"/>
    <w:rsid w:val="004D45EB"/>
    <w:rsid w:val="004F4D68"/>
    <w:rsid w:val="005542A5"/>
    <w:rsid w:val="005828BC"/>
    <w:rsid w:val="0058468D"/>
    <w:rsid w:val="00604201"/>
    <w:rsid w:val="0078510B"/>
    <w:rsid w:val="0088500B"/>
    <w:rsid w:val="008A7528"/>
    <w:rsid w:val="00905969"/>
    <w:rsid w:val="009A249F"/>
    <w:rsid w:val="009A4EE9"/>
    <w:rsid w:val="009B1BC2"/>
    <w:rsid w:val="00A034A4"/>
    <w:rsid w:val="00B17ADD"/>
    <w:rsid w:val="00B77597"/>
    <w:rsid w:val="00BD6DA8"/>
    <w:rsid w:val="00CD72FE"/>
    <w:rsid w:val="00CF2598"/>
    <w:rsid w:val="00D6307F"/>
    <w:rsid w:val="00DC0575"/>
    <w:rsid w:val="00DC2988"/>
    <w:rsid w:val="00DD4100"/>
    <w:rsid w:val="00DE0485"/>
    <w:rsid w:val="00DF5B4F"/>
    <w:rsid w:val="00E67D33"/>
    <w:rsid w:val="00E73CEC"/>
    <w:rsid w:val="00E74B5D"/>
    <w:rsid w:val="00EB775A"/>
    <w:rsid w:val="00EE3C2D"/>
    <w:rsid w:val="00F027A8"/>
    <w:rsid w:val="00F55C85"/>
    <w:rsid w:val="00FB1B25"/>
    <w:rsid w:val="00FD6039"/>
    <w:rsid w:val="00F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14EB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5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4"/>
    <w:uiPriority w:val="34"/>
    <w:qFormat/>
    <w:rsid w:val="00CF2598"/>
    <w:pPr>
      <w:ind w:left="720"/>
      <w:contextualSpacing/>
    </w:pPr>
  </w:style>
  <w:style w:type="character" w:customStyle="1" w:styleId="a4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3"/>
    <w:uiPriority w:val="34"/>
    <w:locked/>
    <w:rsid w:val="00CF2598"/>
  </w:style>
  <w:style w:type="paragraph" w:styleId="a5">
    <w:name w:val="Balloon Text"/>
    <w:basedOn w:val="a"/>
    <w:link w:val="a6"/>
    <w:uiPriority w:val="99"/>
    <w:semiHidden/>
    <w:unhideWhenUsed/>
    <w:rsid w:val="0058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8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5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5969"/>
  </w:style>
  <w:style w:type="paragraph" w:styleId="a9">
    <w:name w:val="footer"/>
    <w:basedOn w:val="a"/>
    <w:link w:val="aa"/>
    <w:uiPriority w:val="99"/>
    <w:unhideWhenUsed/>
    <w:rsid w:val="00905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5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5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ipp000@mail.ru</cp:lastModifiedBy>
  <cp:revision>5</cp:revision>
  <cp:lastPrinted>2019-11-29T12:17:00Z</cp:lastPrinted>
  <dcterms:created xsi:type="dcterms:W3CDTF">2022-12-22T09:53:00Z</dcterms:created>
  <dcterms:modified xsi:type="dcterms:W3CDTF">2023-08-26T07:29:00Z</dcterms:modified>
</cp:coreProperties>
</file>